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9A5C1B9"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D00183">
        <w:rPr>
          <w:rFonts w:ascii="Times New Roman" w:hAnsi="Times New Roman" w:cs="Times New Roman"/>
          <w:spacing w:val="28"/>
          <w:w w:val="115"/>
          <w:sz w:val="48"/>
          <w:szCs w:val="48"/>
          <w:highlight w:val="yellow"/>
          <w:u w:val="thick"/>
          <w:lang w:val="en-GB"/>
        </w:rPr>
        <w:fldChar w:fldCharType="begin"/>
      </w:r>
      <w:r w:rsidR="00CB33C5" w:rsidRPr="00D00183">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D00183">
        <w:rPr>
          <w:rFonts w:ascii="Times New Roman" w:hAnsi="Times New Roman" w:cs="Times New Roman"/>
          <w:spacing w:val="28"/>
          <w:w w:val="115"/>
          <w:sz w:val="48"/>
          <w:szCs w:val="48"/>
          <w:highlight w:val="yellow"/>
          <w:u w:val="thick"/>
          <w:lang w:val="en-GB"/>
        </w:rPr>
        <w:fldChar w:fldCharType="separate"/>
      </w:r>
      <w:r w:rsidR="005F1F23">
        <w:rPr>
          <w:rFonts w:ascii="Times New Roman" w:hAnsi="Times New Roman" w:cs="Times New Roman"/>
          <w:spacing w:val="28"/>
          <w:w w:val="115"/>
          <w:sz w:val="48"/>
          <w:szCs w:val="48"/>
          <w:highlight w:val="yellow"/>
          <w:u w:val="thick"/>
          <w:lang w:val="en-GB"/>
        </w:rPr>
        <w:t>00526</w:t>
      </w:r>
      <w:r w:rsidR="00CB33C5" w:rsidRPr="00D00183">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DB1AA6">
        <w:rPr>
          <w:rFonts w:ascii="Times New Roman" w:hAnsi="Times New Roman" w:cs="Times New Roman"/>
          <w:snapToGrid w:val="0"/>
          <w:lang w:val="en-GB"/>
        </w:rPr>
        <w:fldChar w:fldCharType="begin"/>
      </w:r>
      <w:r w:rsidR="004C352E" w:rsidRPr="00DB1AA6">
        <w:rPr>
          <w:rFonts w:ascii="Times New Roman" w:hAnsi="Times New Roman" w:cs="Times New Roman"/>
          <w:snapToGrid w:val="0"/>
          <w:lang w:val="en-GB"/>
        </w:rPr>
        <w:instrText xml:space="preserve"> TITLE  \* MERGEFORMAT </w:instrText>
      </w:r>
      <w:r w:rsidR="004C352E" w:rsidRPr="00DB1AA6">
        <w:rPr>
          <w:rFonts w:ascii="Times New Roman" w:hAnsi="Times New Roman" w:cs="Times New Roman"/>
          <w:snapToGrid w:val="0"/>
          <w:lang w:val="en-GB"/>
        </w:rPr>
        <w:fldChar w:fldCharType="separate"/>
      </w:r>
      <w:r w:rsidR="00107CB8" w:rsidRPr="00DB1AA6">
        <w:rPr>
          <w:rFonts w:ascii="Times New Roman" w:hAnsi="Times New Roman" w:cs="Times New Roman"/>
          <w:snapToGrid w:val="0"/>
          <w:lang w:val="en-GB"/>
        </w:rPr>
        <w:t>Technologies under Consideration for ISO/IEC 23001-10</w:t>
      </w:r>
      <w:r w:rsidR="004C352E" w:rsidRPr="00DB1AA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42A11F1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5F1F23">
        <w:rPr>
          <w:rFonts w:ascii="Times New Roman" w:hAnsi="Times New Roman" w:cs="Times New Roman"/>
          <w:noProof/>
          <w:snapToGrid w:val="0"/>
          <w:sz w:val="24"/>
          <w:szCs w:val="24"/>
          <w:highlight w:val="yellow"/>
          <w:lang w:val="en-GB"/>
        </w:rPr>
        <w:t>2022-0</w:t>
      </w:r>
      <w:r w:rsidR="005F1F23">
        <w:rPr>
          <w:rFonts w:ascii="Times New Roman" w:hAnsi="Times New Roman" w:cs="Times New Roman"/>
          <w:noProof/>
          <w:snapToGrid w:val="0"/>
          <w:sz w:val="24"/>
          <w:szCs w:val="24"/>
          <w:highlight w:val="yellow"/>
          <w:lang w:val="en-GB"/>
        </w:rPr>
        <w:t>4</w:t>
      </w:r>
      <w:r w:rsidR="005F1F23">
        <w:rPr>
          <w:rFonts w:ascii="Times New Roman" w:hAnsi="Times New Roman" w:cs="Times New Roman"/>
          <w:noProof/>
          <w:snapToGrid w:val="0"/>
          <w:sz w:val="24"/>
          <w:szCs w:val="24"/>
          <w:highlight w:val="yellow"/>
          <w:lang w:val="en-GB"/>
        </w:rPr>
        <w:t>-2</w:t>
      </w:r>
      <w:r w:rsidR="005F1F23">
        <w:rPr>
          <w:rFonts w:ascii="Times New Roman" w:hAnsi="Times New Roman" w:cs="Times New Roman"/>
          <w:noProof/>
          <w:snapToGrid w:val="0"/>
          <w:sz w:val="24"/>
          <w:szCs w:val="24"/>
          <w:highlight w:val="yellow"/>
          <w:lang w:val="en-GB"/>
        </w:rPr>
        <w:t>9</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6CD88C3"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5F1F23">
        <w:rPr>
          <w:rFonts w:ascii="Times New Roman" w:eastAsia="SimSun" w:hAnsi="Times New Roman" w:cs="Times New Roman"/>
          <w:b/>
          <w:sz w:val="48"/>
          <w:szCs w:val="24"/>
          <w:highlight w:val="yellow"/>
          <w:lang w:val="en-GB" w:eastAsia="zh-CN"/>
        </w:rPr>
        <w:t>00526</w:t>
      </w:r>
      <w:r w:rsidR="004C352E" w:rsidRPr="00CB33C5">
        <w:rPr>
          <w:rFonts w:ascii="Times New Roman" w:eastAsia="SimSun" w:hAnsi="Times New Roman" w:cs="Times New Roman"/>
          <w:b/>
          <w:sz w:val="48"/>
          <w:szCs w:val="24"/>
          <w:highlight w:val="yellow"/>
          <w:lang w:val="en-GB" w:eastAsia="zh-CN"/>
        </w:rPr>
        <w:fldChar w:fldCharType="end"/>
      </w:r>
    </w:p>
    <w:p w14:paraId="40403B12" w14:textId="6E638F1A"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5F1F23">
        <w:rPr>
          <w:rFonts w:ascii="Times New Roman" w:eastAsia="SimSun" w:hAnsi="Times New Roman" w:cs="Times New Roman"/>
          <w:b/>
          <w:noProof/>
          <w:sz w:val="28"/>
          <w:szCs w:val="24"/>
          <w:highlight w:val="yellow"/>
          <w:lang w:val="en-GB" w:eastAsia="zh-CN"/>
        </w:rPr>
        <w:t>April</w:t>
      </w:r>
      <w:r w:rsidR="005F1F23">
        <w:rPr>
          <w:rFonts w:ascii="Times New Roman" w:eastAsia="SimSun" w:hAnsi="Times New Roman" w:cs="Times New Roman"/>
          <w:b/>
          <w:noProof/>
          <w:sz w:val="28"/>
          <w:szCs w:val="24"/>
          <w:highlight w:val="yellow"/>
          <w:lang w:val="en-GB" w:eastAsia="zh-CN"/>
        </w:rPr>
        <w:t xml:space="preserve"> 2022</w:t>
      </w:r>
      <w:r w:rsidRPr="00CB33C5">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sidRPr="00DB1AA6">
              <w:rPr>
                <w:rFonts w:ascii="Times New Roman" w:hAnsi="Times New Roman" w:cs="Times New Roman"/>
                <w:b/>
                <w:sz w:val="24"/>
                <w:szCs w:val="24"/>
                <w:lang w:val="en-GB"/>
              </w:rPr>
              <w:fldChar w:fldCharType="begin"/>
            </w:r>
            <w:r w:rsidRPr="00DB1AA6">
              <w:rPr>
                <w:rFonts w:ascii="Times New Roman" w:hAnsi="Times New Roman" w:cs="Times New Roman"/>
                <w:b/>
                <w:sz w:val="24"/>
                <w:szCs w:val="24"/>
                <w:lang w:val="en-GB"/>
              </w:rPr>
              <w:instrText xml:space="preserve"> TITLE  \* MERGEFORMAT </w:instrText>
            </w:r>
            <w:r w:rsidRPr="00DB1AA6">
              <w:rPr>
                <w:rFonts w:ascii="Times New Roman" w:hAnsi="Times New Roman" w:cs="Times New Roman"/>
                <w:b/>
                <w:sz w:val="24"/>
                <w:szCs w:val="24"/>
                <w:lang w:val="en-GB"/>
              </w:rPr>
              <w:fldChar w:fldCharType="separate"/>
            </w:r>
            <w:r w:rsidR="00107CB8" w:rsidRPr="00DB1AA6">
              <w:rPr>
                <w:rFonts w:ascii="Times New Roman" w:hAnsi="Times New Roman" w:cs="Times New Roman"/>
                <w:b/>
                <w:sz w:val="24"/>
                <w:szCs w:val="24"/>
                <w:lang w:val="en-GB"/>
              </w:rPr>
              <w:t>Technologies under Consideration for ISO/IEC 23001-10</w:t>
            </w:r>
            <w:r w:rsidRPr="00DB1AA6">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842A619" w:rsidR="00954B0D" w:rsidRPr="00C955C7" w:rsidRDefault="00E25A09" w:rsidP="00CB33C5">
            <w:pPr>
              <w:suppressAutoHyphens/>
              <w:rPr>
                <w:rFonts w:ascii="Times New Roman" w:hAnsi="Times New Roman" w:cs="Times New Roman"/>
                <w:b/>
                <w:sz w:val="24"/>
                <w:szCs w:val="24"/>
                <w:lang w:val="en-GB"/>
              </w:rPr>
            </w:pPr>
            <w:r w:rsidRPr="00D00183">
              <w:rPr>
                <w:rFonts w:ascii="Times New Roman" w:hAnsi="Times New Roman" w:cs="Times New Roman"/>
                <w:b/>
                <w:sz w:val="24"/>
                <w:szCs w:val="24"/>
                <w:highlight w:val="yellow"/>
                <w:lang w:val="en-GB"/>
              </w:rPr>
              <w:t>2</w:t>
            </w:r>
            <w:r w:rsidR="00D00183" w:rsidRPr="00D00183">
              <w:rPr>
                <w:rFonts w:ascii="Times New Roman" w:hAnsi="Times New Roman" w:cs="Times New Roman"/>
                <w:b/>
                <w:sz w:val="24"/>
                <w:szCs w:val="24"/>
                <w:highlight w:val="yellow"/>
                <w:lang w:val="en-GB"/>
              </w:rPr>
              <w:t>1</w:t>
            </w:r>
            <w:r w:rsidR="005F1F23">
              <w:rPr>
                <w:rFonts w:ascii="Times New Roman" w:hAnsi="Times New Roman" w:cs="Times New Roman"/>
                <w:b/>
                <w:sz w:val="24"/>
                <w:szCs w:val="24"/>
                <w:highlight w:val="yellow"/>
                <w:lang w:val="en-GB"/>
              </w:rPr>
              <w:t>419</w:t>
            </w:r>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7726D0">
        <w:rPr>
          <w:rFonts w:ascii="Times New Roman" w:eastAsia="Calibri" w:hAnsi="Times New Roman"/>
          <w:b/>
          <w:bCs/>
          <w:kern w:val="32"/>
          <w:sz w:val="28"/>
          <w:szCs w:val="32"/>
        </w:rPr>
        <w:t>Timed Metadata for Spatial Relationships of Immersive Media</w:t>
      </w:r>
      <w:bookmarkEnd w:id="0"/>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_pitch</w:t>
      </w:r>
      <w:r w:rsidRPr="007726D0">
        <w:rPr>
          <w:rFonts w:ascii="Times New Roman" w:eastAsia="Times New Roman" w:hAnsi="Times New Roman" w:cs="Times New Roman"/>
          <w:sz w:val="20"/>
        </w:rPr>
        <w:t xml:space="preserve">, and </w:t>
      </w:r>
      <w:r w:rsidRPr="007726D0">
        <w:rPr>
          <w:rFonts w:ascii="Courier" w:eastAsia="Calibri" w:hAnsi="Courier" w:cs="Times New Roman"/>
          <w:sz w:val="20"/>
        </w:rPr>
        <w:t>rotation</w:t>
      </w:r>
      <w:r w:rsidRPr="007726D0">
        <w:rPr>
          <w:rFonts w:ascii="Courier" w:eastAsia="Times New Roman" w:hAnsi="Courier" w:cs="Times New Roman"/>
          <w:sz w:val="20"/>
        </w:rPr>
        <w:t>_roll</w:t>
      </w:r>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7726D0">
        <w:rPr>
          <w:rFonts w:ascii="Times New Roman" w:eastAsia="Calibri" w:hAnsi="Times New Roman" w:cs="Times New Roman"/>
          <w:b/>
          <w:bCs/>
          <w:iCs/>
          <w:sz w:val="26"/>
          <w:szCs w:val="28"/>
        </w:rPr>
        <w:t>Signalling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ins w:id="2" w:author="XinWang MediaTek" w:date="2021-05-13T15:47:00Z"/>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ins w:id="3" w:author="XinWang MediaTek" w:date="2021-05-13T15:47:00Z"/>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ins w:id="4" w:author="XinWang MediaTek" w:date="2021-05-13T15:47:00Z"/>
          <w:rFonts w:ascii="Times New Roman" w:eastAsia="Calibri" w:hAnsi="Times New Roman" w:cs="Times New Roman"/>
          <w:b/>
          <w:bCs/>
          <w:iCs/>
          <w:sz w:val="26"/>
          <w:szCs w:val="28"/>
        </w:rPr>
      </w:pPr>
      <w:ins w:id="5" w:author="XinWang MediaTek" w:date="2021-05-13T15:47:00Z">
        <w:r w:rsidRPr="0013570D">
          <w:rPr>
            <w:rFonts w:ascii="Times New Roman" w:eastAsia="Calibri" w:hAnsi="Times New Roman" w:cs="Times New Roman"/>
            <w:b/>
            <w:bCs/>
            <w:iCs/>
            <w:sz w:val="26"/>
            <w:szCs w:val="28"/>
          </w:rPr>
          <w:t xml:space="preserve">Timed Metadata for Spatial Relationships of Immersive Media </w:t>
        </w:r>
      </w:ins>
    </w:p>
    <w:p w14:paraId="6885EE22" w14:textId="77777777" w:rsidR="0013570D" w:rsidRPr="0013570D" w:rsidRDefault="0013570D" w:rsidP="0013570D">
      <w:pPr>
        <w:widowControl/>
        <w:numPr>
          <w:ilvl w:val="0"/>
          <w:numId w:val="10"/>
        </w:numPr>
        <w:autoSpaceDE/>
        <w:autoSpaceDN/>
        <w:spacing w:after="240" w:line="230" w:lineRule="atLeast"/>
        <w:jc w:val="both"/>
        <w:outlineLvl w:val="0"/>
        <w:rPr>
          <w:ins w:id="6" w:author="XinWang MediaTek" w:date="2021-05-13T15:47:00Z"/>
          <w:b/>
          <w:bCs/>
          <w:vanish/>
          <w:sz w:val="24"/>
          <w:szCs w:val="24"/>
        </w:rPr>
      </w:pPr>
      <w:bookmarkStart w:id="7" w:name="_Toc422956827"/>
      <w:bookmarkStart w:id="8" w:name="_Toc434254161"/>
      <w:bookmarkStart w:id="9" w:name="_Toc452644372"/>
      <w:bookmarkStart w:id="10" w:name="_Toc473896205"/>
      <w:bookmarkStart w:id="11"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ins w:id="12" w:author="XinWang MediaTek" w:date="2021-05-13T15:47:00Z"/>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ins w:id="13" w:author="XinWang MediaTek" w:date="2021-05-13T15:47:00Z"/>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ins w:id="14" w:author="XinWang MediaTek" w:date="2021-05-13T15:47:00Z"/>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ins w:id="15" w:author="XinWang MediaTek" w:date="2021-05-13T15:47:00Z"/>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ins w:id="16" w:author="XinWang MediaTek" w:date="2021-05-13T15:47:00Z"/>
          <w:b/>
          <w:bCs/>
          <w:vanish/>
          <w:sz w:val="24"/>
          <w:szCs w:val="24"/>
        </w:rPr>
      </w:pPr>
    </w:p>
    <w:bookmarkEnd w:id="7"/>
    <w:bookmarkEnd w:id="8"/>
    <w:bookmarkEnd w:id="9"/>
    <w:bookmarkEnd w:id="10"/>
    <w:bookmarkEnd w:id="11"/>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ins w:id="17" w:author="XinWang MediaTek" w:date="2021-05-13T15:47:00Z"/>
          <w:rFonts w:ascii="Times New Roman" w:eastAsia="Calibri" w:hAnsi="Times New Roman" w:cs="Times New Roman"/>
          <w:b/>
          <w:bCs/>
          <w:szCs w:val="26"/>
          <w:lang w:val="x-none"/>
        </w:rPr>
      </w:pPr>
      <w:commentRangeStart w:id="18"/>
      <w:ins w:id="19" w:author="XinWang MediaTek" w:date="2021-05-13T15:47:00Z">
        <w:r w:rsidRPr="0013570D">
          <w:rPr>
            <w:rFonts w:ascii="Times New Roman" w:eastAsia="Calibri" w:hAnsi="Times New Roman" w:cs="Times New Roman"/>
            <w:b/>
            <w:bCs/>
            <w:szCs w:val="26"/>
            <w:lang w:val="x-none"/>
          </w:rPr>
          <w:t>General</w:t>
        </w:r>
      </w:ins>
    </w:p>
    <w:p w14:paraId="590EFF24" w14:textId="77777777" w:rsidR="0013570D" w:rsidRPr="0013570D" w:rsidRDefault="0013570D" w:rsidP="0013570D">
      <w:pPr>
        <w:widowControl/>
        <w:autoSpaceDE/>
        <w:autoSpaceDN/>
        <w:spacing w:after="240" w:line="230" w:lineRule="atLeast"/>
        <w:jc w:val="both"/>
        <w:rPr>
          <w:ins w:id="20" w:author="XinWang MediaTek" w:date="2021-05-13T15:47:00Z"/>
          <w:rFonts w:ascii="Times New Roman" w:eastAsia="MS Mincho" w:hAnsi="Times New Roman" w:cs="Times New Roman"/>
          <w:szCs w:val="20"/>
          <w:lang w:val="de-DE" w:eastAsia="ja-JP"/>
        </w:rPr>
      </w:pPr>
      <w:ins w:id="21" w:author="XinWang MediaTek" w:date="2021-05-13T15:47:00Z">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ins>
    </w:p>
    <w:p w14:paraId="2F5F00B7" w14:textId="77777777" w:rsidR="0013570D" w:rsidRPr="0013570D" w:rsidRDefault="0013570D" w:rsidP="0013570D">
      <w:pPr>
        <w:jc w:val="center"/>
        <w:rPr>
          <w:ins w:id="22" w:author="XinWang MediaTek" w:date="2021-05-13T15:47:00Z"/>
          <w:rFonts w:ascii="Times New Roman" w:hAnsi="Times New Roman"/>
        </w:rPr>
      </w:pPr>
      <w:ins w:id="23" w:author="XinWang MediaTek" w:date="2021-05-13T15:47:00Z">
        <w:r w:rsidRPr="0013570D">
          <w:rPr>
            <w:rFonts w:ascii="Times New Roman" w:hAnsi="Times New Roman"/>
            <w:noProof/>
            <w:lang w:eastAsia="zh-CN"/>
            <w:rPrChange w:id="24" w:author="Unknown">
              <w:rPr>
                <w:noProof/>
                <w:lang w:eastAsia="zh-CN"/>
              </w:rPr>
            </w:rPrChange>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ins>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ins w:id="25" w:author="XinWang MediaTek" w:date="2021-05-13T15:47:00Z"/>
          <w:rFonts w:ascii="Cambria" w:eastAsia="MS Mincho" w:hAnsi="Cambria" w:cs="Times New Roman"/>
          <w:b/>
          <w:sz w:val="20"/>
          <w:szCs w:val="20"/>
          <w:lang w:val="de-DE" w:eastAsia="ja-JP"/>
        </w:rPr>
      </w:pPr>
      <w:ins w:id="26" w:author="XinWang MediaTek" w:date="2021-05-13T15:47:00Z">
        <w:r w:rsidRPr="0013570D">
          <w:rPr>
            <w:rFonts w:ascii="Cambria" w:eastAsia="MS Mincho" w:hAnsi="Cambria" w:cs="Times New Roman"/>
            <w:b/>
            <w:sz w:val="20"/>
            <w:szCs w:val="20"/>
            <w:lang w:val="de-DE" w:eastAsia="ja-JP"/>
          </w:rPr>
          <w:t>Figure 1 — Reference coordinate system</w:t>
        </w:r>
      </w:ins>
    </w:p>
    <w:p w14:paraId="447F6E73" w14:textId="77777777" w:rsidR="0013570D" w:rsidRPr="0013570D" w:rsidRDefault="0013570D" w:rsidP="0013570D">
      <w:pPr>
        <w:jc w:val="center"/>
        <w:rPr>
          <w:ins w:id="27" w:author="XinWang MediaTek" w:date="2021-05-13T15:47:00Z"/>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ins w:id="28" w:author="XinWang MediaTek" w:date="2021-05-13T15:47:00Z"/>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ins w:id="29" w:author="XinWang MediaTek" w:date="2021-05-13T15:47:00Z"/>
          <w:rFonts w:ascii="Times New Roman" w:eastAsia="Calibri" w:hAnsi="Times New Roman" w:cs="Times New Roman"/>
          <w:b/>
          <w:bCs/>
          <w:szCs w:val="26"/>
          <w:lang w:val="x-none"/>
        </w:rPr>
      </w:pPr>
      <w:bookmarkStart w:id="30" w:name="_Ref69660350"/>
      <w:ins w:id="31" w:author="XinWang MediaTek" w:date="2021-05-13T15:47:00Z">
        <w:r w:rsidRPr="0013570D">
          <w:rPr>
            <w:rFonts w:ascii="Times New Roman" w:eastAsia="Calibri" w:hAnsi="Times New Roman" w:cs="Times New Roman"/>
            <w:b/>
            <w:bCs/>
            <w:szCs w:val="26"/>
            <w:lang w:val="x-none"/>
          </w:rPr>
          <w:t>3D Spatial Region Metadata Data Structures</w:t>
        </w:r>
        <w:bookmarkEnd w:id="30"/>
      </w:ins>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ins w:id="32" w:author="XinWang MediaTek" w:date="2021-05-13T15:47:00Z"/>
          <w:rFonts w:ascii="Times New Roman" w:eastAsia="Calibri" w:hAnsi="Times New Roman" w:cs="Times New Roman"/>
          <w:b/>
          <w:bCs/>
          <w:i/>
          <w:szCs w:val="28"/>
        </w:rPr>
      </w:pPr>
      <w:ins w:id="33" w:author="XinWang MediaTek" w:date="2021-05-13T15:47:00Z">
        <w:r w:rsidRPr="0013570D">
          <w:rPr>
            <w:rFonts w:ascii="Times New Roman" w:eastAsia="Calibri" w:hAnsi="Times New Roman" w:cs="Times New Roman"/>
            <w:b/>
            <w:bCs/>
            <w:i/>
            <w:szCs w:val="28"/>
          </w:rPr>
          <w:t>General</w:t>
        </w:r>
      </w:ins>
    </w:p>
    <w:p w14:paraId="210D87AE" w14:textId="77777777" w:rsidR="0013570D" w:rsidRPr="0013570D" w:rsidRDefault="0013570D" w:rsidP="0013570D">
      <w:pPr>
        <w:rPr>
          <w:ins w:id="34" w:author="XinWang MediaTek" w:date="2021-05-13T15:47:00Z"/>
          <w:rFonts w:ascii="Times New Roman" w:hAnsi="Times New Roman"/>
        </w:rPr>
      </w:pPr>
      <w:ins w:id="35" w:author="XinWang MediaTek" w:date="2021-05-13T15:47:00Z">
        <w:r w:rsidRPr="0013570D">
          <w:rPr>
            <w:rFonts w:ascii="Times New Roman" w:hAnsi="Times New Roman"/>
          </w:rPr>
          <w:t xml:space="preserve">In order to specify spatial relationships of regions within their respective sources, some common metadata data structures are defined in this subsection. </w:t>
        </w:r>
      </w:ins>
    </w:p>
    <w:p w14:paraId="1F1ADA15" w14:textId="77777777" w:rsidR="0013570D" w:rsidRPr="0013570D" w:rsidRDefault="0013570D" w:rsidP="0013570D">
      <w:pPr>
        <w:rPr>
          <w:ins w:id="36" w:author="XinWang MediaTek" w:date="2021-05-13T15:47:00Z"/>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7" w:author="XinWang MediaTek" w:date="2021-05-13T15:47:00Z"/>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8" w:author="XinWang MediaTek" w:date="2021-05-13T15:47:00Z"/>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ins w:id="39" w:author="XinWang MediaTek" w:date="2021-05-13T15:47:00Z"/>
          <w:rFonts w:ascii="Times New Roman" w:eastAsia="Calibri" w:hAnsi="Times New Roman" w:cs="Times New Roman"/>
          <w:b/>
          <w:bCs/>
          <w:i/>
          <w:szCs w:val="28"/>
        </w:rPr>
      </w:pPr>
      <w:ins w:id="40" w:author="XinWang MediaTek" w:date="2021-05-13T15:47:00Z">
        <w:r w:rsidRPr="0013570D">
          <w:rPr>
            <w:rFonts w:ascii="Times New Roman" w:eastAsia="Calibri" w:hAnsi="Times New Roman" w:cs="Times New Roman"/>
            <w:b/>
            <w:bCs/>
            <w:i/>
            <w:szCs w:val="28"/>
          </w:rPr>
          <w:t xml:space="preserve">Syntax </w:t>
        </w:r>
      </w:ins>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1" w:author="XinWang MediaTek" w:date="2021-05-13T15:47:00Z"/>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2" w:author="XinWang MediaTek" w:date="2021-05-13T15:47:00Z"/>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ins w:id="43" w:author="XinWang MediaTek" w:date="2021-05-13T15:47:00Z"/>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4" w:author="XinWang MediaTek" w:date="2021-05-13T15:47:00Z"/>
          <w:rFonts w:ascii="Courier New" w:eastAsia="Times New Roman" w:hAnsi="Courier New" w:cs="Courier New"/>
          <w:noProof/>
          <w:lang w:val="en-GB"/>
        </w:rPr>
      </w:pPr>
      <w:ins w:id="45" w:author="XinWang MediaTek" w:date="2021-05-13T15:47:00Z">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ins>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6" w:author="XinWang MediaTek" w:date="2021-05-13T15:47:00Z"/>
          <w:rFonts w:ascii="Courier New" w:eastAsia="Times New Roman" w:hAnsi="Courier New" w:cs="Courier New"/>
          <w:noProof/>
          <w:lang w:val="en-GB"/>
        </w:rPr>
      </w:pPr>
      <w:ins w:id="47" w:author="XinWang MediaTek" w:date="2021-05-13T15:47:00Z">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ins>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8" w:author="XinWang MediaTek" w:date="2021-05-13T15:47:00Z"/>
          <w:rFonts w:ascii="Courier New" w:eastAsia="Times New Roman" w:hAnsi="Courier New" w:cs="Courier New"/>
          <w:noProof/>
          <w:lang w:val="en-GB"/>
        </w:rPr>
      </w:pPr>
      <w:ins w:id="49" w:author="XinWang MediaTek" w:date="2021-05-13T15:47:00Z">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0" w:author="XinWang MediaTek" w:date="2021-05-13T15:47:00Z"/>
          <w:rFonts w:ascii="Courier New" w:eastAsia="Times New Roman" w:hAnsi="Courier New" w:cs="Courier New"/>
          <w:noProof/>
          <w:lang w:val="en-GB"/>
        </w:rPr>
      </w:pPr>
      <w:ins w:id="51" w:author="XinWang MediaTek" w:date="2021-05-13T15:47:00Z">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ins>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2" w:author="XinWang MediaTek" w:date="2021-05-13T15:47:00Z"/>
          <w:rFonts w:ascii="Courier New" w:eastAsia="Times New Roman" w:hAnsi="Courier New" w:cs="Courier New"/>
          <w:noProof/>
          <w:lang w:val="en-GB"/>
        </w:rPr>
      </w:pPr>
      <w:ins w:id="53" w:author="XinWang MediaTek" w:date="2021-05-13T15:47:00Z">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ins w:id="54" w:author="XinWang MediaTek" w:date="2021-05-13T15:47:00Z"/>
          <w:rFonts w:ascii="Times New Roman" w:eastAsia="Calibri" w:hAnsi="Times New Roman" w:cs="Times New Roman"/>
          <w:b/>
          <w:bCs/>
          <w:i/>
          <w:szCs w:val="28"/>
        </w:rPr>
      </w:pPr>
      <w:ins w:id="55" w:author="XinWang MediaTek" w:date="2021-05-13T15:47:00Z">
        <w:r w:rsidRPr="0013570D">
          <w:rPr>
            <w:rFonts w:ascii="Times New Roman" w:eastAsia="Calibri" w:hAnsi="Times New Roman" w:cs="Times New Roman"/>
            <w:b/>
            <w:bCs/>
            <w:i/>
            <w:szCs w:val="28"/>
          </w:rPr>
          <w:t>Semantics</w:t>
        </w:r>
      </w:ins>
    </w:p>
    <w:p w14:paraId="64684E87" w14:textId="77777777" w:rsidR="0013570D" w:rsidRPr="0013570D" w:rsidRDefault="0013570D" w:rsidP="0013570D">
      <w:pPr>
        <w:widowControl/>
        <w:tabs>
          <w:tab w:val="left" w:pos="1440"/>
          <w:tab w:val="left" w:pos="8010"/>
        </w:tabs>
        <w:autoSpaceDE/>
        <w:autoSpaceDN/>
        <w:ind w:left="720" w:hanging="360"/>
        <w:rPr>
          <w:ins w:id="56" w:author="XinWang MediaTek" w:date="2021-05-13T15:47:00Z"/>
          <w:rFonts w:ascii="Courier New" w:eastAsia="Times New Roman" w:hAnsi="Courier New" w:cs="Courier New"/>
          <w:lang w:val="en-GB" w:eastAsia="zh-CN"/>
        </w:rPr>
      </w:pPr>
      <w:ins w:id="57" w:author="XinWang MediaTek" w:date="2021-05-13T15:47:00Z">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ins>
    </w:p>
    <w:p w14:paraId="10998470" w14:textId="77777777" w:rsidR="0013570D" w:rsidRPr="0013570D" w:rsidRDefault="0013570D" w:rsidP="0013570D">
      <w:pPr>
        <w:widowControl/>
        <w:tabs>
          <w:tab w:val="left" w:pos="1440"/>
          <w:tab w:val="left" w:pos="8010"/>
        </w:tabs>
        <w:autoSpaceDE/>
        <w:autoSpaceDN/>
        <w:ind w:left="720" w:hanging="360"/>
        <w:rPr>
          <w:ins w:id="58" w:author="XinWang MediaTek" w:date="2021-05-13T15:47:00Z"/>
          <w:rFonts w:ascii="Courier New" w:eastAsia="Times New Roman" w:hAnsi="Courier New" w:cs="Courier New"/>
          <w:lang w:val="en-GB" w:eastAsia="zh-CN"/>
        </w:rPr>
      </w:pPr>
      <w:ins w:id="59" w:author="XinWang MediaTek" w:date="2021-05-13T15:47:00Z">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ins>
    </w:p>
    <w:p w14:paraId="6C7A65AC" w14:textId="77777777" w:rsidR="0013570D" w:rsidRPr="0013570D" w:rsidRDefault="0013570D" w:rsidP="0013570D">
      <w:pPr>
        <w:widowControl/>
        <w:tabs>
          <w:tab w:val="left" w:pos="1440"/>
          <w:tab w:val="left" w:pos="8010"/>
        </w:tabs>
        <w:autoSpaceDE/>
        <w:autoSpaceDN/>
        <w:ind w:left="720" w:hanging="360"/>
        <w:rPr>
          <w:ins w:id="60" w:author="XinWang MediaTek" w:date="2021-05-13T15:47:00Z"/>
          <w:rFonts w:ascii="Courier New" w:eastAsia="Times New Roman" w:hAnsi="Courier New" w:cs="Courier New"/>
          <w:lang w:val="en-GB" w:eastAsia="zh-CN"/>
        </w:rPr>
      </w:pPr>
      <w:ins w:id="61" w:author="XinWang MediaTek" w:date="2021-05-13T15:47:00Z">
        <w:r w:rsidRPr="0013570D">
          <w:rPr>
            <w:rFonts w:ascii="Courier New" w:eastAsia="Times New Roman" w:hAnsi="Courier New" w:cs="Courier New"/>
            <w:lang w:val="en-GB" w:eastAsia="zh-CN"/>
          </w:rPr>
          <w:t>cuboid_dx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cuboid_dey</w:t>
        </w:r>
        <w:r w:rsidRPr="0013570D">
          <w:rPr>
            <w:rFonts w:ascii="Cambria" w:eastAsia="Times New Roman" w:hAnsi="Cambria" w:cs="Times New Roman"/>
            <w:lang w:val="en-GB"/>
          </w:rPr>
          <w:t xml:space="preserve">, and </w:t>
        </w:r>
        <w:r w:rsidRPr="0013570D">
          <w:rPr>
            <w:rFonts w:ascii="Courier New" w:eastAsia="Times New Roman" w:hAnsi="Courier New" w:cs="Courier New"/>
            <w:lang w:val="en-GB" w:eastAsia="zh-CN"/>
          </w:rPr>
          <w:t>cuboid_dz</w:t>
        </w:r>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ins>
    </w:p>
    <w:p w14:paraId="2E9B5F09" w14:textId="77777777" w:rsidR="0013570D" w:rsidRPr="0013570D" w:rsidRDefault="0013570D" w:rsidP="0013570D">
      <w:pPr>
        <w:widowControl/>
        <w:tabs>
          <w:tab w:val="left" w:pos="1440"/>
          <w:tab w:val="left" w:pos="8010"/>
        </w:tabs>
        <w:autoSpaceDE/>
        <w:autoSpaceDN/>
        <w:ind w:left="720" w:hanging="360"/>
        <w:rPr>
          <w:ins w:id="62" w:author="XinWang MediaTek" w:date="2021-05-13T15:47:00Z"/>
          <w:rFonts w:ascii="Cambria" w:eastAsia="Times New Roman" w:hAnsi="Cambria" w:cs="Times New Roman"/>
          <w:lang w:val="en-GB"/>
        </w:rPr>
      </w:pPr>
      <w:ins w:id="63" w:author="XinWang MediaTek" w:date="2021-05-13T15:47:00Z">
        <w:r w:rsidRPr="0013570D">
          <w:rPr>
            <w:rFonts w:ascii="Courier New" w:eastAsia="Times New Roman" w:hAnsi="Courier New" w:cs="Courier New"/>
            <w:lang w:val="en-GB" w:eastAsia="zh-CN"/>
          </w:rPr>
          <w:t>bb_dx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bb_dy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bb_dz</w:t>
        </w:r>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ins>
    </w:p>
    <w:p w14:paraId="1999B74F" w14:textId="77777777" w:rsidR="0013570D" w:rsidRPr="0013570D" w:rsidRDefault="0013570D" w:rsidP="0013570D">
      <w:pPr>
        <w:widowControl/>
        <w:tabs>
          <w:tab w:val="left" w:pos="1440"/>
          <w:tab w:val="left" w:pos="8010"/>
        </w:tabs>
        <w:autoSpaceDE/>
        <w:autoSpaceDN/>
        <w:ind w:left="720" w:hanging="360"/>
        <w:rPr>
          <w:ins w:id="64" w:author="XinWang MediaTek" w:date="2021-05-13T15:47:00Z"/>
          <w:rFonts w:ascii="Cambria" w:eastAsia="Times New Roman" w:hAnsi="Cambria" w:cs="Times New Roman"/>
          <w:lang w:val="en-GB"/>
        </w:rPr>
      </w:pPr>
      <w:ins w:id="65" w:author="XinWang MediaTek" w:date="2021-05-13T15:47:00Z">
        <w:r w:rsidRPr="0013570D">
          <w:rPr>
            <w:rFonts w:ascii="Courier New" w:eastAsia="Times New Roman" w:hAnsi="Courier New" w:cs="Courier New"/>
            <w:lang w:val="en-GB" w:eastAsia="zh-CN"/>
          </w:rPr>
          <w:t>dimensions_included_flag</w:t>
        </w:r>
        <w:r w:rsidRPr="0013570D">
          <w:rPr>
            <w:rFonts w:ascii="Cambria" w:eastAsia="Times New Roman" w:hAnsi="Cambria" w:cs="Times New Roman"/>
            <w:lang w:val="en-GB"/>
          </w:rPr>
          <w:t xml:space="preserve"> is a flag that indicates whether the dimensions of the spatial region are signalled. </w:t>
        </w:r>
      </w:ins>
    </w:p>
    <w:p w14:paraId="391A1FC6" w14:textId="77777777" w:rsidR="0013570D" w:rsidRPr="0013570D" w:rsidRDefault="0013570D" w:rsidP="0013570D">
      <w:pPr>
        <w:tabs>
          <w:tab w:val="left" w:pos="1701"/>
        </w:tabs>
        <w:ind w:left="720" w:hanging="360"/>
        <w:rPr>
          <w:ins w:id="66" w:author="XinWang MediaTek" w:date="2021-05-13T15:47:00Z"/>
        </w:rPr>
      </w:pPr>
      <w:ins w:id="67" w:author="XinWang MediaTek" w:date="2021-05-13T15:47:00Z">
        <w:r w:rsidRPr="0013570D">
          <w:rPr>
            <w:rFonts w:ascii="Courier" w:hAnsi="Courier"/>
          </w:rPr>
          <w:t>num_regions</w:t>
        </w:r>
        <w:r w:rsidRPr="0013570D">
          <w:t xml:space="preserve"> indicates the number of 3D spatial regions in the volumetric media.</w:t>
        </w:r>
      </w:ins>
    </w:p>
    <w:p w14:paraId="3A41D31C" w14:textId="77777777" w:rsidR="0013570D" w:rsidRPr="0013570D" w:rsidRDefault="0013570D" w:rsidP="0013570D">
      <w:pPr>
        <w:tabs>
          <w:tab w:val="left" w:pos="1701"/>
        </w:tabs>
        <w:ind w:left="720" w:hanging="360"/>
        <w:rPr>
          <w:ins w:id="68" w:author="XinWang MediaTek" w:date="2021-05-13T15:47:00Z"/>
        </w:rPr>
      </w:pPr>
      <w:ins w:id="69" w:author="XinWang MediaTek" w:date="2021-05-13T15:47:00Z">
        <w:r w:rsidRPr="0013570D">
          <w:rPr>
            <w:rFonts w:ascii="Courier" w:hAnsi="Courier"/>
          </w:rPr>
          <w:t>num_track_groups</w:t>
        </w:r>
        <w:r w:rsidRPr="0013570D">
          <w:t xml:space="preserve"> indicates the number of track groups associated with a 3D spatial region.</w:t>
        </w:r>
      </w:ins>
    </w:p>
    <w:p w14:paraId="0A4CAD65" w14:textId="77777777" w:rsidR="0013570D" w:rsidRPr="0013570D" w:rsidRDefault="0013570D" w:rsidP="0013570D">
      <w:pPr>
        <w:tabs>
          <w:tab w:val="left" w:pos="1701"/>
        </w:tabs>
        <w:ind w:left="720" w:hanging="360"/>
        <w:rPr>
          <w:ins w:id="70" w:author="XinWang MediaTek" w:date="2021-05-13T15:47:00Z"/>
        </w:rPr>
      </w:pPr>
      <w:ins w:id="71" w:author="XinWang MediaTek" w:date="2021-05-13T15:47:00Z">
        <w:r w:rsidRPr="0013570D">
          <w:rPr>
            <w:rFonts w:ascii="Courier" w:hAnsi="Courier"/>
          </w:rPr>
          <w:t>track_group_id</w:t>
        </w:r>
        <w:r w:rsidRPr="0013570D">
          <w:t xml:space="preserve"> identifies the track group for the tracks which carry the V3C components for the associated 3D spatial region.</w:t>
        </w:r>
      </w:ins>
    </w:p>
    <w:p w14:paraId="3AA4B576" w14:textId="77777777" w:rsidR="0013570D" w:rsidRPr="0013570D" w:rsidRDefault="0013570D" w:rsidP="0013570D">
      <w:pPr>
        <w:widowControl/>
        <w:tabs>
          <w:tab w:val="left" w:pos="1440"/>
          <w:tab w:val="left" w:pos="8010"/>
        </w:tabs>
        <w:autoSpaceDE/>
        <w:autoSpaceDN/>
        <w:rPr>
          <w:ins w:id="72" w:author="XinWang MediaTek" w:date="2021-05-13T15:47:00Z"/>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ins w:id="73" w:author="XinWang MediaTek" w:date="2021-05-13T15:47:00Z"/>
          <w:rFonts w:ascii="Times New Roman" w:eastAsia="Calibri" w:hAnsi="Times New Roman" w:cs="Times New Roman"/>
          <w:b/>
          <w:bCs/>
          <w:szCs w:val="26"/>
          <w:lang w:val="x-none"/>
        </w:rPr>
      </w:pPr>
      <w:ins w:id="74" w:author="XinWang MediaTek" w:date="2021-05-13T15:47:00Z">
        <w:r w:rsidRPr="0013570D">
          <w:rPr>
            <w:rFonts w:ascii="Times New Roman" w:eastAsia="Calibri" w:hAnsi="Times New Roman" w:cs="Times New Roman"/>
            <w:b/>
            <w:bCs/>
            <w:szCs w:val="26"/>
            <w:lang w:val="x-none"/>
          </w:rPr>
          <w:t>Signalling of Spatial Relationship of Spatial Regions in Timed Metadata Tracks</w:t>
        </w:r>
      </w:ins>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5" w:author="XinWang MediaTek" w:date="2021-05-13T15:47:00Z"/>
          <w:rFonts w:ascii="Times New Roman" w:hAnsi="Times New Roman"/>
          <w:b/>
          <w:bCs/>
          <w:vanish/>
          <w:szCs w:val="26"/>
          <w:lang w:val="x-none"/>
        </w:rPr>
      </w:pPr>
      <w:bookmarkStart w:id="76"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7" w:author="XinWang MediaTek" w:date="2021-05-13T15:47:00Z"/>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8" w:author="XinWang MediaTek" w:date="2021-05-13T15:47:00Z"/>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9" w:author="XinWang MediaTek" w:date="2021-05-13T15:47:00Z"/>
          <w:rFonts w:ascii="Times New Roman" w:hAnsi="Times New Roman"/>
          <w:b/>
          <w:bCs/>
          <w:vanish/>
          <w:szCs w:val="26"/>
          <w:lang w:val="x-none"/>
        </w:rPr>
      </w:pPr>
    </w:p>
    <w:bookmarkEnd w:id="76"/>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80" w:author="XinWang MediaTek" w:date="2021-05-13T15:47:00Z"/>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ins w:id="81" w:author="XinWang MediaTek" w:date="2021-05-13T15:47:00Z"/>
          <w:rFonts w:ascii="Times New Roman" w:eastAsia="Calibri" w:hAnsi="Times New Roman" w:cs="Times New Roman"/>
          <w:b/>
          <w:bCs/>
          <w:i/>
          <w:szCs w:val="28"/>
        </w:rPr>
      </w:pPr>
      <w:ins w:id="82" w:author="XinWang MediaTek" w:date="2021-05-13T15:47:00Z">
        <w:r w:rsidRPr="0013570D">
          <w:rPr>
            <w:rFonts w:ascii="Times New Roman" w:eastAsia="Calibri" w:hAnsi="Times New Roman" w:cs="Times New Roman"/>
            <w:b/>
            <w:bCs/>
            <w:i/>
            <w:szCs w:val="28"/>
          </w:rPr>
          <w:t>General</w:t>
        </w:r>
      </w:ins>
    </w:p>
    <w:p w14:paraId="39647144" w14:textId="77777777" w:rsidR="0013570D" w:rsidRPr="0013570D" w:rsidRDefault="0013570D" w:rsidP="0013570D">
      <w:pPr>
        <w:rPr>
          <w:ins w:id="83" w:author="XinWang MediaTek" w:date="2021-05-13T15:47:00Z"/>
          <w:rFonts w:ascii="Times New Roman" w:hAnsi="Times New Roman"/>
          <w:lang w:val="en-GB"/>
        </w:rPr>
      </w:pPr>
    </w:p>
    <w:p w14:paraId="5D5A1D03" w14:textId="77777777" w:rsidR="0013570D" w:rsidRPr="0013570D" w:rsidRDefault="0013570D" w:rsidP="0013570D">
      <w:pPr>
        <w:rPr>
          <w:ins w:id="84" w:author="XinWang MediaTek" w:date="2021-05-13T15:47:00Z"/>
          <w:rFonts w:ascii="Times New Roman" w:hAnsi="Times New Roman"/>
          <w:lang w:val="en-GB"/>
        </w:rPr>
      </w:pPr>
      <w:ins w:id="85" w:author="XinWang MediaTek" w:date="2021-05-13T15:47:00Z">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ins>
      <w:r w:rsidRPr="0013570D">
        <w:rPr>
          <w:rFonts w:ascii="Times New Roman" w:hAnsi="Times New Roman"/>
          <w:lang w:val="en-GB"/>
        </w:rPr>
      </w:r>
      <w:ins w:id="86" w:author="XinWang MediaTek" w:date="2021-05-13T15:47:00Z">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ins>
    </w:p>
    <w:p w14:paraId="6517D7BA" w14:textId="77777777" w:rsidR="0013570D" w:rsidRPr="0013570D" w:rsidRDefault="0013570D" w:rsidP="0013570D">
      <w:pPr>
        <w:widowControl/>
        <w:numPr>
          <w:ilvl w:val="0"/>
          <w:numId w:val="9"/>
        </w:numPr>
        <w:autoSpaceDE/>
        <w:autoSpaceDN/>
        <w:spacing w:after="240" w:line="230" w:lineRule="atLeast"/>
        <w:contextualSpacing/>
        <w:jc w:val="both"/>
        <w:rPr>
          <w:ins w:id="87" w:author="XinWang MediaTek" w:date="2021-05-13T15:47:00Z"/>
          <w:rFonts w:ascii="Times New Roman" w:hAnsi="Times New Roman"/>
          <w:lang w:val="en-GB"/>
        </w:rPr>
      </w:pPr>
      <w:ins w:id="88" w:author="XinWang MediaTek" w:date="2021-05-13T15:47:00Z">
        <w:r w:rsidRPr="0013570D">
          <w:rPr>
            <w:rFonts w:ascii="Times New Roman" w:hAnsi="Times New Roman"/>
            <w:lang w:val="en-GB"/>
          </w:rPr>
          <w:t>Dynamic spatial region metadata (for partial access of 3D volumetric media data)</w:t>
        </w:r>
      </w:ins>
    </w:p>
    <w:p w14:paraId="5EBBDA07" w14:textId="77777777" w:rsidR="0013570D" w:rsidRPr="0013570D" w:rsidRDefault="0013570D" w:rsidP="0013570D">
      <w:pPr>
        <w:ind w:left="360"/>
        <w:contextualSpacing/>
        <w:rPr>
          <w:ins w:id="89" w:author="XinWang MediaTek" w:date="2021-05-13T15:47:00Z"/>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ins w:id="90" w:author="XinWang MediaTek" w:date="2021-05-13T15:47:00Z"/>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ins w:id="91" w:author="XinWang MediaTek" w:date="2021-05-13T15:47:00Z"/>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ins w:id="92" w:author="XinWang MediaTek" w:date="2021-05-13T15:47:00Z"/>
          <w:rFonts w:ascii="Cambria" w:eastAsia="Times New Roman" w:hAnsi="Cambria" w:cs="Times New Roman"/>
          <w:lang w:val="en-GB"/>
        </w:rPr>
      </w:pPr>
      <w:ins w:id="93" w:author="XinWang MediaTek" w:date="2021-05-13T15:47:00Z">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'stsd'</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ins>
    </w:p>
    <w:p w14:paraId="14E21019" w14:textId="77777777" w:rsidR="0013570D" w:rsidRPr="0013570D" w:rsidRDefault="0013570D" w:rsidP="0013570D">
      <w:pPr>
        <w:widowControl/>
        <w:autoSpaceDE/>
        <w:autoSpaceDN/>
        <w:spacing w:after="240" w:line="230" w:lineRule="atLeast"/>
        <w:jc w:val="both"/>
        <w:rPr>
          <w:ins w:id="94" w:author="XinWang MediaTek" w:date="2021-05-13T15:47:00Z"/>
          <w:rFonts w:ascii="Times New Roman" w:hAnsi="Times New Roman"/>
          <w:lang w:val="en-GB"/>
        </w:rPr>
      </w:pPr>
      <w:ins w:id="95" w:author="XinWang MediaTek" w:date="2021-05-13T15:47:00Z">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ins>
    </w:p>
    <w:p w14:paraId="3F905032" w14:textId="77777777" w:rsidR="0013570D" w:rsidRPr="0013570D" w:rsidRDefault="0013570D" w:rsidP="0013570D">
      <w:pPr>
        <w:widowControl/>
        <w:autoSpaceDE/>
        <w:autoSpaceDN/>
        <w:spacing w:after="240" w:line="230" w:lineRule="atLeast"/>
        <w:jc w:val="both"/>
        <w:rPr>
          <w:ins w:id="96" w:author="XinWang MediaTek" w:date="2021-05-13T15:47:00Z"/>
          <w:rFonts w:ascii="Times New Roman" w:hAnsi="Times New Roman"/>
          <w:lang w:val="en-GB"/>
        </w:rPr>
      </w:pPr>
      <w:ins w:id="97" w:author="XinWang MediaTek" w:date="2021-05-13T15:47:00Z">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ins>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ins w:id="98" w:author="XinWang MediaTek" w:date="2021-05-13T15:47:00Z"/>
          <w:rFonts w:ascii="Times New Roman" w:eastAsia="Calibri" w:hAnsi="Times New Roman" w:cs="Times New Roman"/>
          <w:b/>
          <w:bCs/>
          <w:i/>
          <w:szCs w:val="28"/>
        </w:rPr>
      </w:pPr>
      <w:ins w:id="99" w:author="XinWang MediaTek" w:date="2021-05-13T15:47:00Z">
        <w:r w:rsidRPr="0013570D">
          <w:rPr>
            <w:rFonts w:ascii="Times New Roman" w:eastAsia="Calibri" w:hAnsi="Times New Roman" w:cs="Times New Roman"/>
            <w:b/>
            <w:bCs/>
            <w:i/>
            <w:szCs w:val="28"/>
          </w:rPr>
          <w:t>Syntax</w:t>
        </w:r>
      </w:ins>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0" w:author="XinWang MediaTek" w:date="2021-05-13T15:47:00Z"/>
          <w:rFonts w:ascii="Courier" w:eastAsia="Times New Roman" w:hAnsi="Courier"/>
          <w:noProof/>
          <w:sz w:val="20"/>
        </w:rPr>
      </w:pPr>
      <w:ins w:id="101" w:author="XinWang MediaTek" w:date="2021-05-13T15:47:00Z">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ins>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2" w:author="XinWang MediaTek" w:date="2021-05-13T15:47:00Z"/>
          <w:rFonts w:ascii="Courier" w:eastAsia="Times New Roman" w:hAnsi="Courier"/>
          <w:noProof/>
          <w:sz w:val="20"/>
          <w:lang w:val="en-GB"/>
        </w:rPr>
      </w:pPr>
      <w:ins w:id="103" w:author="XinWang MediaTek" w:date="2021-05-13T15:47:00Z">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ins>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ins w:id="104" w:author="XinWang MediaTek" w:date="2021-05-13T15:47:00Z"/>
          <w:rFonts w:ascii="Times New Roman" w:eastAsia="Calibri" w:hAnsi="Times New Roman" w:cs="Times New Roman"/>
          <w:b/>
          <w:bCs/>
          <w:i/>
          <w:szCs w:val="28"/>
        </w:rPr>
      </w:pPr>
      <w:ins w:id="105" w:author="XinWang MediaTek" w:date="2021-05-13T15:47:00Z">
        <w:r w:rsidRPr="0013570D">
          <w:rPr>
            <w:rFonts w:ascii="Times New Roman" w:eastAsia="Calibri" w:hAnsi="Times New Roman" w:cs="Times New Roman"/>
            <w:b/>
            <w:bCs/>
            <w:i/>
            <w:szCs w:val="28"/>
          </w:rPr>
          <w:t>Semantics</w:t>
        </w:r>
      </w:ins>
    </w:p>
    <w:p w14:paraId="2BB0285D" w14:textId="77777777" w:rsidR="0013570D" w:rsidRPr="0013570D" w:rsidRDefault="0013570D" w:rsidP="0013570D">
      <w:pPr>
        <w:widowControl/>
        <w:tabs>
          <w:tab w:val="left" w:pos="1440"/>
          <w:tab w:val="left" w:pos="8010"/>
        </w:tabs>
        <w:autoSpaceDE/>
        <w:autoSpaceDN/>
        <w:ind w:left="720" w:hanging="360"/>
        <w:rPr>
          <w:ins w:id="106" w:author="XinWang MediaTek" w:date="2021-05-13T15:47:00Z"/>
          <w:rFonts w:ascii="Cambria" w:eastAsia="Times New Roman" w:hAnsi="Cambria" w:cs="Times New Roman"/>
          <w:lang w:val="en-GB"/>
        </w:rPr>
      </w:pPr>
      <w:ins w:id="107"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ins>
      <w:r w:rsidRPr="0013570D">
        <w:rPr>
          <w:rFonts w:ascii="Cambria" w:eastAsia="Times New Roman" w:hAnsi="Cambria" w:cs="Times New Roman"/>
          <w:lang w:val="en-GB"/>
        </w:rPr>
      </w:r>
      <w:ins w:id="10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20095453" w14:textId="77777777" w:rsidR="0013570D" w:rsidRPr="0013570D" w:rsidRDefault="0013570D" w:rsidP="0013570D">
      <w:pPr>
        <w:widowControl/>
        <w:tabs>
          <w:tab w:val="left" w:pos="1440"/>
          <w:tab w:val="left" w:pos="8010"/>
        </w:tabs>
        <w:autoSpaceDE/>
        <w:autoSpaceDN/>
        <w:ind w:left="720" w:hanging="360"/>
        <w:rPr>
          <w:ins w:id="109" w:author="XinWang MediaTek" w:date="2021-05-13T15:47:00Z"/>
          <w:rFonts w:ascii="Cambria" w:eastAsia="Times New Roman" w:hAnsi="Cambria" w:cs="Times New Roman"/>
          <w:lang w:val="en-GB"/>
        </w:rPr>
      </w:pPr>
      <w:ins w:id="110" w:author="XinWang MediaTek" w:date="2021-05-13T15:47:00Z">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r w:rsidRPr="0013570D">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ins>
    </w:p>
    <w:p w14:paraId="20F4B425" w14:textId="77777777" w:rsidR="0013570D" w:rsidRPr="0013570D" w:rsidRDefault="0013570D" w:rsidP="0013570D">
      <w:pPr>
        <w:widowControl/>
        <w:tabs>
          <w:tab w:val="left" w:pos="1440"/>
          <w:tab w:val="left" w:pos="8010"/>
        </w:tabs>
        <w:autoSpaceDE/>
        <w:autoSpaceDN/>
        <w:ind w:left="720" w:hanging="360"/>
        <w:rPr>
          <w:ins w:id="111" w:author="XinWang MediaTek" w:date="2021-05-13T15:47:00Z"/>
          <w:rFonts w:ascii="Cambria" w:eastAsia="Times New Roman" w:hAnsi="Cambria" w:cs="Times New Roman"/>
          <w:lang w:val="en-GB"/>
        </w:rPr>
      </w:pPr>
      <w:ins w:id="112" w:author="XinWang MediaTek" w:date="2021-05-13T15:47:00Z">
        <w:r w:rsidRPr="0013570D">
          <w:rPr>
            <w:rFonts w:ascii="Courier New" w:eastAsia="Times New Roman" w:hAnsi="Courier New" w:cs="Courier New"/>
            <w:lang w:val="en-GB" w:eastAsia="zh-CN"/>
          </w:rPr>
          <w:t>num_track_groups</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indicates the number of track groups associated with a 3D spatial region.</w:t>
        </w:r>
      </w:ins>
    </w:p>
    <w:p w14:paraId="66AFA790" w14:textId="77777777" w:rsidR="0013570D" w:rsidRPr="0013570D" w:rsidRDefault="0013570D" w:rsidP="0013570D">
      <w:pPr>
        <w:widowControl/>
        <w:tabs>
          <w:tab w:val="left" w:pos="1440"/>
          <w:tab w:val="left" w:pos="8010"/>
        </w:tabs>
        <w:autoSpaceDE/>
        <w:autoSpaceDN/>
        <w:ind w:left="720" w:hanging="360"/>
        <w:rPr>
          <w:ins w:id="113" w:author="XinWang MediaTek" w:date="2021-05-13T15:47:00Z"/>
          <w:rFonts w:ascii="Cambria" w:eastAsia="Times New Roman" w:hAnsi="Cambria" w:cs="Times New Roman"/>
          <w:lang w:val="en-GB"/>
        </w:rPr>
      </w:pPr>
      <w:ins w:id="114" w:author="XinWang MediaTek" w:date="2021-05-13T15:47:00Z">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ins>
    </w:p>
    <w:p w14:paraId="7BBC1B05" w14:textId="77777777" w:rsidR="0013570D" w:rsidRPr="0013570D" w:rsidRDefault="0013570D" w:rsidP="0013570D">
      <w:pPr>
        <w:widowControl/>
        <w:tabs>
          <w:tab w:val="left" w:pos="1440"/>
          <w:tab w:val="left" w:pos="8010"/>
        </w:tabs>
        <w:autoSpaceDE/>
        <w:autoSpaceDN/>
        <w:ind w:left="720" w:hanging="360"/>
        <w:rPr>
          <w:ins w:id="115" w:author="XinWang MediaTek" w:date="2021-05-13T15:47:00Z"/>
          <w:rFonts w:ascii="Cambria" w:eastAsia="Times New Roman" w:hAnsi="Cambria" w:cs="Times New Roman"/>
          <w:lang w:val="en-GB"/>
        </w:rPr>
      </w:pPr>
      <w:ins w:id="116"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ins>
      <w:r w:rsidRPr="0013570D">
        <w:rPr>
          <w:rFonts w:ascii="Cambria" w:eastAsia="Times New Roman" w:hAnsi="Cambria" w:cs="Times New Roman"/>
          <w:lang w:val="en-GB"/>
        </w:rPr>
      </w:r>
      <w:ins w:id="117"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ins>
      <w:r w:rsidRPr="0013570D">
        <w:rPr>
          <w:rFonts w:ascii="Cambria" w:eastAsia="Times New Roman" w:hAnsi="Cambria" w:cs="Times New Roman"/>
          <w:lang w:val="en-GB"/>
        </w:rPr>
      </w:r>
      <w:ins w:id="11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7A659B9A" w14:textId="77777777" w:rsidR="0013570D" w:rsidRPr="0013570D" w:rsidRDefault="0013570D" w:rsidP="0013570D">
      <w:pPr>
        <w:widowControl/>
        <w:tabs>
          <w:tab w:val="left" w:pos="1440"/>
          <w:tab w:val="left" w:pos="8010"/>
        </w:tabs>
        <w:autoSpaceDE/>
        <w:autoSpaceDN/>
        <w:ind w:left="720" w:hanging="360"/>
        <w:rPr>
          <w:ins w:id="119" w:author="XinWang MediaTek" w:date="2021-05-13T15:47:00Z"/>
          <w:rFonts w:ascii="Cambria" w:eastAsia="Times New Roman" w:hAnsi="Cambria" w:cs="Times New Roman"/>
          <w:szCs w:val="20"/>
          <w:lang w:val="en-GB"/>
        </w:rPr>
      </w:pPr>
      <w:ins w:id="120" w:author="XinWang MediaTek" w:date="2021-05-13T15:47:00Z">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18"/>
        <w:r w:rsidRPr="0013570D">
          <w:rPr>
            <w:rFonts w:ascii="Cambria" w:eastAsia="MS Mincho" w:hAnsi="Cambria" w:cs="Times New Roman"/>
            <w:sz w:val="16"/>
            <w:szCs w:val="20"/>
            <w:lang w:val="fr-FR" w:eastAsia="ja-JP"/>
          </w:rPr>
          <w:commentReference w:id="18"/>
        </w:r>
      </w:ins>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21" w:name="_Toc6578455"/>
      <w:bookmarkStart w:id="122" w:name="_Toc6911664"/>
      <w:bookmarkStart w:id="123" w:name="_Toc6578463"/>
      <w:bookmarkStart w:id="124" w:name="_Toc6911672"/>
      <w:bookmarkStart w:id="125" w:name="_Toc6578464"/>
      <w:bookmarkStart w:id="126" w:name="_Toc6911673"/>
      <w:bookmarkStart w:id="127" w:name="_Toc6578470"/>
      <w:bookmarkStart w:id="128" w:name="_Toc6911679"/>
      <w:bookmarkStart w:id="129" w:name="_Toc6578473"/>
      <w:bookmarkStart w:id="130" w:name="_Toc6911682"/>
      <w:bookmarkStart w:id="131" w:name="_Toc6578480"/>
      <w:bookmarkStart w:id="132" w:name="_Toc6911689"/>
      <w:bookmarkStart w:id="133" w:name="_Toc6578487"/>
      <w:bookmarkStart w:id="134" w:name="_Toc6911696"/>
      <w:bookmarkStart w:id="135" w:name="_Toc6578495"/>
      <w:bookmarkStart w:id="136" w:name="_Toc6911704"/>
      <w:bookmarkStart w:id="137" w:name="_Toc6578500"/>
      <w:bookmarkStart w:id="138" w:name="_Toc6911709"/>
      <w:bookmarkStart w:id="139" w:name="_Toc6578509"/>
      <w:bookmarkStart w:id="140" w:name="_Toc6911718"/>
      <w:bookmarkStart w:id="141" w:name="_Toc6578521"/>
      <w:bookmarkStart w:id="142" w:name="_Toc6911730"/>
      <w:bookmarkStart w:id="143" w:name="_Toc6578583"/>
      <w:bookmarkStart w:id="144" w:name="_Toc6911792"/>
      <w:bookmarkStart w:id="145" w:name="_Toc6578601"/>
      <w:bookmarkStart w:id="146" w:name="_Toc6911810"/>
      <w:bookmarkEnd w:id="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47" w:name="_Ref12971479"/>
      <w:bookmarkStart w:id="148" w:name="_Ref471844714"/>
      <w:bookmarkStart w:id="149" w:name="_Ref471845736"/>
      <w:bookmarkStart w:id="150" w:name="_Ref471846742"/>
      <w:bookmarkStart w:id="151" w:name="_Ref471482420"/>
      <w:bookmarkStart w:id="152" w:name="_Ref471395332"/>
      <w:r w:rsidRPr="007726D0">
        <w:rPr>
          <w:rFonts w:ascii="Times New Roman" w:eastAsia="Calibri" w:hAnsi="Times New Roman" w:cs="Times New Roman"/>
        </w:rPr>
        <w:t>m47497. “Timed Metadata of Improved 2dcc and New 6dsc and 6dcc Types”. March 2019. Geneva, CH.</w:t>
      </w:r>
      <w:bookmarkEnd w:id="147"/>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3" w:name="_Ref3970200"/>
      <w:bookmarkStart w:id="154"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153"/>
      <w:r w:rsidRPr="007726D0">
        <w:rPr>
          <w:rFonts w:ascii="Times New Roman" w:eastAsia="Calibri" w:hAnsi="Times New Roman" w:cs="Times New Roman"/>
        </w:rPr>
        <w:t xml:space="preserve"> March 2019. Geneva, CH.</w:t>
      </w:r>
      <w:bookmarkEnd w:id="154"/>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5" w:name="_Ref12973640"/>
      <w:r w:rsidRPr="007726D0">
        <w:rPr>
          <w:rFonts w:ascii="Times New Roman" w:eastAsia="Calibri" w:hAnsi="Times New Roman" w:cs="Times New Roman"/>
        </w:rPr>
        <w:t>m47307. “MPEG#126 OMAF agenda and minutes”. March 2019. Geneva, CH.</w:t>
      </w:r>
      <w:bookmarkEnd w:id="155"/>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6"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156"/>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7"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148"/>
      <w:bookmarkEnd w:id="149"/>
      <w:bookmarkEnd w:id="150"/>
      <w:bookmarkEnd w:id="151"/>
      <w:bookmarkEnd w:id="152"/>
      <w:bookmarkEnd w:id="157"/>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8" w:author="XinWang MediaTek" w:date="2021-04-18T18:11:00Z" w:initials="XM">
    <w:p w14:paraId="4761DA86" w14:textId="77777777" w:rsidR="0013570D" w:rsidRDefault="0013570D" w:rsidP="0013570D">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1DA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1DA86"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362DD" w14:textId="77777777" w:rsidR="00D32F78" w:rsidRDefault="00D32F78" w:rsidP="009E784A">
      <w:r>
        <w:separator/>
      </w:r>
    </w:p>
  </w:endnote>
  <w:endnote w:type="continuationSeparator" w:id="0">
    <w:p w14:paraId="22A95BA9" w14:textId="77777777" w:rsidR="00D32F78" w:rsidRDefault="00D32F7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4E7C1" w14:textId="77777777" w:rsidR="005F1F23" w:rsidRDefault="005F1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D48D5" w14:textId="77777777" w:rsidR="005F1F23" w:rsidRDefault="005F1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D1E7C" w14:textId="77777777" w:rsidR="005F1F23" w:rsidRDefault="005F1F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273672">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D6E26" w14:textId="77777777" w:rsidR="00D32F78" w:rsidRDefault="00D32F78" w:rsidP="009E784A">
      <w:r>
        <w:separator/>
      </w:r>
    </w:p>
  </w:footnote>
  <w:footnote w:type="continuationSeparator" w:id="0">
    <w:p w14:paraId="6270C2BC" w14:textId="77777777" w:rsidR="00D32F78" w:rsidRDefault="00D32F7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35528" w14:textId="77777777" w:rsidR="005F1F23" w:rsidRDefault="005F1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67715" w14:textId="77777777" w:rsidR="005F1F23" w:rsidRDefault="005F1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4B8B8" w14:textId="77777777" w:rsidR="005F1F23" w:rsidRDefault="005F1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53D62"/>
    <w:rsid w:val="000968DA"/>
    <w:rsid w:val="00096D50"/>
    <w:rsid w:val="000C78E6"/>
    <w:rsid w:val="00107CB8"/>
    <w:rsid w:val="0013570D"/>
    <w:rsid w:val="0017051E"/>
    <w:rsid w:val="00183250"/>
    <w:rsid w:val="0018563E"/>
    <w:rsid w:val="00195FF0"/>
    <w:rsid w:val="00196997"/>
    <w:rsid w:val="001E18A9"/>
    <w:rsid w:val="00263789"/>
    <w:rsid w:val="00273672"/>
    <w:rsid w:val="00285FE6"/>
    <w:rsid w:val="003141B7"/>
    <w:rsid w:val="003226C8"/>
    <w:rsid w:val="00385C5D"/>
    <w:rsid w:val="003B0FC6"/>
    <w:rsid w:val="004B53DC"/>
    <w:rsid w:val="004C352E"/>
    <w:rsid w:val="004D2384"/>
    <w:rsid w:val="004E45B6"/>
    <w:rsid w:val="004F5473"/>
    <w:rsid w:val="00540DEA"/>
    <w:rsid w:val="005612C2"/>
    <w:rsid w:val="005C2A51"/>
    <w:rsid w:val="005E585A"/>
    <w:rsid w:val="005F1F23"/>
    <w:rsid w:val="00622C6C"/>
    <w:rsid w:val="0063127E"/>
    <w:rsid w:val="00651912"/>
    <w:rsid w:val="00713A24"/>
    <w:rsid w:val="007F537F"/>
    <w:rsid w:val="00804D88"/>
    <w:rsid w:val="00881CCB"/>
    <w:rsid w:val="008D5FB4"/>
    <w:rsid w:val="008E7795"/>
    <w:rsid w:val="00912F4C"/>
    <w:rsid w:val="00937CDC"/>
    <w:rsid w:val="00954B0D"/>
    <w:rsid w:val="009636E0"/>
    <w:rsid w:val="00980E7B"/>
    <w:rsid w:val="009A3F5B"/>
    <w:rsid w:val="009B09C2"/>
    <w:rsid w:val="009C464E"/>
    <w:rsid w:val="009C5AAC"/>
    <w:rsid w:val="009D5D9F"/>
    <w:rsid w:val="009E784A"/>
    <w:rsid w:val="00A23F20"/>
    <w:rsid w:val="00AE3D8E"/>
    <w:rsid w:val="00B24CCE"/>
    <w:rsid w:val="00B62642"/>
    <w:rsid w:val="00C955C7"/>
    <w:rsid w:val="00CB33C5"/>
    <w:rsid w:val="00CB798F"/>
    <w:rsid w:val="00CD36BE"/>
    <w:rsid w:val="00CF1629"/>
    <w:rsid w:val="00D00183"/>
    <w:rsid w:val="00D0502F"/>
    <w:rsid w:val="00D32F78"/>
    <w:rsid w:val="00D437AA"/>
    <w:rsid w:val="00D709E9"/>
    <w:rsid w:val="00DA2655"/>
    <w:rsid w:val="00DB1AA6"/>
    <w:rsid w:val="00DB1F4A"/>
    <w:rsid w:val="00E25A09"/>
    <w:rsid w:val="00E565AB"/>
    <w:rsid w:val="00E843CE"/>
    <w:rsid w:val="00E9507F"/>
    <w:rsid w:val="00E965CC"/>
    <w:rsid w:val="00EA12EF"/>
    <w:rsid w:val="00EA2222"/>
    <w:rsid w:val="00EF2D59"/>
    <w:rsid w:val="00F03F9B"/>
    <w:rsid w:val="00F419DA"/>
    <w:rsid w:val="00F4659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05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20363-8819-48C6-86A2-0D2F76B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3995</Words>
  <Characters>22773</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12</cp:revision>
  <dcterms:created xsi:type="dcterms:W3CDTF">2021-07-16T06:51:00Z</dcterms:created>
  <dcterms:modified xsi:type="dcterms:W3CDTF">2022-04-29T22:25:00Z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00526</vt:lpwstr>
  </property>
  <property fmtid="{D5CDD505-2E9C-101B-9397-08002B2CF9AE}" pid="3" name="MDMSNumber">
    <vt:lpwstr>21419</vt:lpwstr>
  </property>
  <property fmtid="{D5CDD505-2E9C-101B-9397-08002B2CF9AE}" pid="4" name="Date completed">
    <vt:lpwstr>2022-04-29</vt:lpwstr>
  </property>
  <property fmtid="{D5CDD505-2E9C-101B-9397-08002B2CF9AE}" pid="5" name="Document number">
    <vt:lpwstr>88147</vt:lpwstr>
  </property>
</Properties>
</file>